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3D5" w:rsidRPr="00717511" w:rsidRDefault="001D13D5" w:rsidP="001D13D5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17511">
        <w:rPr>
          <w:rFonts w:ascii="Times New Roman" w:hAnsi="Times New Roman" w:cs="Times New Roman"/>
          <w:b/>
          <w:sz w:val="22"/>
          <w:szCs w:val="22"/>
          <w:u w:val="single"/>
        </w:rPr>
        <w:t>ANEXO II</w:t>
      </w:r>
    </w:p>
    <w:p w:rsidR="001D13D5" w:rsidRPr="00717511" w:rsidRDefault="001D13D5" w:rsidP="001D13D5">
      <w:pPr>
        <w:pStyle w:val="PargrafodaLista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17511">
        <w:rPr>
          <w:rFonts w:ascii="Times New Roman" w:hAnsi="Times New Roman" w:cs="Times New Roman"/>
          <w:b/>
          <w:sz w:val="22"/>
          <w:szCs w:val="22"/>
          <w:u w:val="single"/>
        </w:rPr>
        <w:t xml:space="preserve">MODELO DE PROPOSTA COMERCIAL </w:t>
      </w:r>
    </w:p>
    <w:p w:rsidR="001D13D5" w:rsidRPr="00717511" w:rsidRDefault="001D13D5" w:rsidP="001D13D5">
      <w:pPr>
        <w:pStyle w:val="PargrafodaLista"/>
        <w:jc w:val="center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717511">
        <w:rPr>
          <w:rFonts w:ascii="Times New Roman" w:hAnsi="Times New Roman" w:cs="Times New Roman"/>
          <w:sz w:val="22"/>
          <w:szCs w:val="22"/>
        </w:rPr>
        <w:t>em</w:t>
      </w:r>
      <w:proofErr w:type="gramEnd"/>
      <w:r w:rsidRPr="00717511">
        <w:rPr>
          <w:rFonts w:ascii="Times New Roman" w:hAnsi="Times New Roman" w:cs="Times New Roman"/>
          <w:sz w:val="22"/>
          <w:szCs w:val="22"/>
        </w:rPr>
        <w:t xml:space="preserve"> papel timbrado da licitante)</w:t>
      </w:r>
    </w:p>
    <w:p w:rsidR="001D13D5" w:rsidRPr="00717511" w:rsidRDefault="001D13D5" w:rsidP="001D13D5">
      <w:pPr>
        <w:pStyle w:val="PargrafodaLista"/>
        <w:rPr>
          <w:rFonts w:ascii="Times New Roman" w:hAnsi="Times New Roman" w:cs="Times New Roman"/>
          <w:sz w:val="22"/>
          <w:szCs w:val="22"/>
        </w:rPr>
      </w:pP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 xml:space="preserve">Rio de Janeiro, ______, de __________________de 2016. </w:t>
      </w: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 xml:space="preserve">À AGÊNCIA NACIONAL DO CINEMA - ANCINE Rua Teixeira de Freitas, 31 – 2° andar, Lapa, Rio de Janeiro/RJ </w:t>
      </w: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 xml:space="preserve">A/c.: Pregoeiro </w:t>
      </w: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 xml:space="preserve">Prezados Senhores, </w:t>
      </w: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1.1.</w:t>
      </w:r>
      <w:r w:rsidRPr="00717511">
        <w:rPr>
          <w:rFonts w:ascii="Times New Roman" w:hAnsi="Times New Roman" w:cs="Times New Roman"/>
          <w:sz w:val="22"/>
          <w:szCs w:val="22"/>
        </w:rPr>
        <w:t xml:space="preserve"> Tendo examinado minuciosamente as norm</w:t>
      </w:r>
      <w:r w:rsidR="00746D9C">
        <w:rPr>
          <w:rFonts w:ascii="Times New Roman" w:hAnsi="Times New Roman" w:cs="Times New Roman"/>
          <w:sz w:val="22"/>
          <w:szCs w:val="22"/>
        </w:rPr>
        <w:t xml:space="preserve">as específicas do Pregão n.º </w:t>
      </w:r>
      <w:r w:rsidR="008331A3">
        <w:rPr>
          <w:rFonts w:ascii="Times New Roman" w:hAnsi="Times New Roman" w:cs="Times New Roman"/>
          <w:sz w:val="22"/>
          <w:szCs w:val="22"/>
        </w:rPr>
        <w:t>29</w:t>
      </w:r>
      <w:bookmarkStart w:id="0" w:name="_GoBack"/>
      <w:bookmarkEnd w:id="0"/>
      <w:r w:rsidRPr="00717511">
        <w:rPr>
          <w:rFonts w:ascii="Times New Roman" w:hAnsi="Times New Roman" w:cs="Times New Roman"/>
          <w:sz w:val="22"/>
          <w:szCs w:val="22"/>
        </w:rPr>
        <w:t xml:space="preserve">/2016-ANCINE que tem por objeto a </w:t>
      </w:r>
      <w:r w:rsidR="00BF69F1" w:rsidRPr="00BF69F1">
        <w:rPr>
          <w:rFonts w:ascii="Times New Roman" w:hAnsi="Times New Roman" w:cs="Times New Roman"/>
          <w:sz w:val="22"/>
          <w:szCs w:val="22"/>
        </w:rPr>
        <w:t>contratação de serviços de locação de purificadores de água para as unidades do Escritório Central da ANCINE, incluindo os serviços de instalação, realocação, manutenções corretiva e preventiva, troca de peças, componentes e acessórios, materiais utilizados na higienização interna do equipamento, além de todo o material necessário ao regular funcionamento</w:t>
      </w:r>
      <w:r w:rsidRPr="00717511">
        <w:rPr>
          <w:rFonts w:ascii="Times New Roman" w:hAnsi="Times New Roman" w:cs="Times New Roman"/>
          <w:sz w:val="22"/>
          <w:szCs w:val="22"/>
        </w:rPr>
        <w:t xml:space="preserve">, conforme condições, quantidades e exigências estabelecidas no ANEXO I - TERMO DE REFERÊNCIA deste Edital e após termos tomado conhecimento de todas as condições lá estabelecidas, passamos a formular o seguinte: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1.2.</w:t>
      </w:r>
      <w:r w:rsidRPr="00717511">
        <w:rPr>
          <w:rFonts w:ascii="Times New Roman" w:hAnsi="Times New Roman" w:cs="Times New Roman"/>
          <w:sz w:val="22"/>
          <w:szCs w:val="22"/>
        </w:rPr>
        <w:t xml:space="preserve"> Propomos prestar, sob nossa integral responsabilidade, os serviços objeto do referido Pregão, pelo valor global de R$____________</w:t>
      </w:r>
      <w:r w:rsidR="00BF69F1" w:rsidRPr="00717511">
        <w:rPr>
          <w:rFonts w:ascii="Times New Roman" w:hAnsi="Times New Roman" w:cs="Times New Roman"/>
          <w:sz w:val="22"/>
          <w:szCs w:val="22"/>
        </w:rPr>
        <w:t>_ (</w:t>
      </w:r>
      <w:r w:rsidRPr="00717511">
        <w:rPr>
          <w:rFonts w:ascii="Times New Roman" w:hAnsi="Times New Roman" w:cs="Times New Roman"/>
          <w:sz w:val="22"/>
          <w:szCs w:val="22"/>
        </w:rPr>
        <w:t xml:space="preserve">_____________), pelo período de 12 (doze) meses, podendo ser prorrogado em até 60 (sessenta) meses, conforme item 14.1 do Edital, em correspondência aos valores constantes das Planilhas de Preços, em anexo.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1.3.</w:t>
      </w:r>
      <w:r w:rsidRPr="00717511">
        <w:rPr>
          <w:rFonts w:ascii="Times New Roman" w:hAnsi="Times New Roman" w:cs="Times New Roman"/>
          <w:sz w:val="22"/>
          <w:szCs w:val="22"/>
        </w:rPr>
        <w:t xml:space="preserve"> Nos preços indicados acima estão incluídos, além dos serviços a serem executados, os demais custos tributos e demais contribuições pertinentes.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1.4.</w:t>
      </w:r>
      <w:r w:rsidRPr="00717511">
        <w:rPr>
          <w:rFonts w:ascii="Times New Roman" w:hAnsi="Times New Roman" w:cs="Times New Roman"/>
          <w:sz w:val="22"/>
          <w:szCs w:val="22"/>
        </w:rPr>
        <w:t xml:space="preserve"> Declaramos que conhecemos a legislação de regência desta licitação, que recebemos todos os documentos e informações necessárias à elaboração da proposta, que concordamos, sem qualquer restrição, com as condições estabelecidas pelo Edital, comprometendo-nos a executar o objeto do mesmo, rigorosamente e ainda, que comunicaremos a essa ANCINE a eventual superveniência de fato que implique em alteração da habilitação e qualificação desta empresa.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1.5.</w:t>
      </w:r>
      <w:r w:rsidRPr="00717511">
        <w:rPr>
          <w:rFonts w:ascii="Times New Roman" w:hAnsi="Times New Roman" w:cs="Times New Roman"/>
          <w:sz w:val="22"/>
          <w:szCs w:val="22"/>
        </w:rPr>
        <w:t xml:space="preserve"> Declaramos que atendemos a todas as características e especificações do objeto da licitação, inclusive quanto aos prazos e quantidades, constantes deste Edital e seus Anexos.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1.6.</w:t>
      </w:r>
      <w:r w:rsidRPr="00717511">
        <w:rPr>
          <w:rFonts w:ascii="Times New Roman" w:hAnsi="Times New Roman" w:cs="Times New Roman"/>
          <w:sz w:val="22"/>
          <w:szCs w:val="22"/>
        </w:rPr>
        <w:t xml:space="preserve"> Declaramos também que nenhum direito a indenização ou a reembolso de quaisquer despesas nos será devido, caso nossa proposta não seja aceita pela ANCINE, seja qual for o motivo.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1.7.</w:t>
      </w:r>
      <w:r w:rsidRPr="00717511">
        <w:rPr>
          <w:rFonts w:ascii="Times New Roman" w:hAnsi="Times New Roman" w:cs="Times New Roman"/>
          <w:sz w:val="22"/>
          <w:szCs w:val="22"/>
        </w:rPr>
        <w:t xml:space="preserve"> A presente proposta é válida por 60 (sessenta) dias, a contar da data estabelecida para a sua abertura.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1.8</w:t>
      </w:r>
      <w:r w:rsidRPr="00717511">
        <w:rPr>
          <w:rFonts w:ascii="Times New Roman" w:hAnsi="Times New Roman" w:cs="Times New Roman"/>
          <w:sz w:val="22"/>
          <w:szCs w:val="22"/>
        </w:rPr>
        <w:t xml:space="preserve">. Os pagamentos deverão ser creditados a Conta-Corrente n.º ................., Agência ............., Banco ........................... </w:t>
      </w:r>
    </w:p>
    <w:p w:rsidR="00934DAC" w:rsidRDefault="001D13D5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  <w:pPrChange w:id="1" w:author="Hanna Malta de Castro" w:date="2016-02-01T16:36:00Z">
          <w:pPr/>
        </w:pPrChange>
      </w:pPr>
      <w:r w:rsidRPr="00717511">
        <w:rPr>
          <w:rFonts w:ascii="Times New Roman" w:hAnsi="Times New Roman" w:cs="Times New Roman"/>
          <w:b/>
          <w:sz w:val="22"/>
          <w:szCs w:val="22"/>
        </w:rPr>
        <w:t>1.9.</w:t>
      </w:r>
      <w:r w:rsidRPr="00717511">
        <w:rPr>
          <w:rFonts w:ascii="Times New Roman" w:hAnsi="Times New Roman" w:cs="Times New Roman"/>
          <w:sz w:val="22"/>
          <w:szCs w:val="22"/>
        </w:rPr>
        <w:t xml:space="preserve"> O procurador da empresa, cujo C.N.P.J/MF é ..........................., que assinará o Contrato, é o </w:t>
      </w:r>
      <w:proofErr w:type="gramStart"/>
      <w:r w:rsidRPr="00717511">
        <w:rPr>
          <w:rFonts w:ascii="Times New Roman" w:hAnsi="Times New Roman" w:cs="Times New Roman"/>
          <w:sz w:val="22"/>
          <w:szCs w:val="22"/>
        </w:rPr>
        <w:t>Sr.(</w:t>
      </w:r>
      <w:proofErr w:type="gramEnd"/>
      <w:r w:rsidRPr="00717511">
        <w:rPr>
          <w:rFonts w:ascii="Times New Roman" w:hAnsi="Times New Roman" w:cs="Times New Roman"/>
          <w:sz w:val="22"/>
          <w:szCs w:val="22"/>
        </w:rPr>
        <w:t xml:space="preserve">a) ..........................................CPF n.º .............................. </w:t>
      </w:r>
    </w:p>
    <w:p w:rsidR="00BF69F1" w:rsidRDefault="001D13D5" w:rsidP="00BF69F1">
      <w:p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717511">
        <w:rPr>
          <w:rFonts w:ascii="Times New Roman" w:hAnsi="Times New Roman" w:cs="Times New Roman"/>
          <w:sz w:val="22"/>
          <w:szCs w:val="22"/>
        </w:rPr>
        <w:t>localidade</w:t>
      </w:r>
      <w:proofErr w:type="gramEnd"/>
      <w:r w:rsidRPr="00717511">
        <w:rPr>
          <w:rFonts w:ascii="Times New Roman" w:hAnsi="Times New Roman" w:cs="Times New Roman"/>
          <w:sz w:val="22"/>
          <w:szCs w:val="22"/>
        </w:rPr>
        <w:t xml:space="preserve"> e data)</w:t>
      </w:r>
    </w:p>
    <w:p w:rsidR="001D13D5" w:rsidRPr="00717511" w:rsidDel="008177B4" w:rsidRDefault="001D13D5" w:rsidP="00BF69F1">
      <w:pPr>
        <w:pStyle w:val="PargrafodaLista"/>
        <w:ind w:left="426"/>
        <w:jc w:val="center"/>
        <w:rPr>
          <w:del w:id="2" w:author="Hanna Malta de Castro" w:date="2016-02-01T16:37:00Z"/>
          <w:rFonts w:ascii="Times New Roman" w:hAnsi="Times New Roman" w:cs="Times New Roman"/>
          <w:b/>
          <w:sz w:val="22"/>
          <w:szCs w:val="22"/>
          <w:u w:val="single"/>
        </w:rPr>
      </w:pPr>
      <w:r w:rsidRPr="00717511">
        <w:rPr>
          <w:rFonts w:ascii="Times New Roman" w:hAnsi="Times New Roman" w:cs="Times New Roman"/>
          <w:sz w:val="22"/>
          <w:szCs w:val="22"/>
        </w:rPr>
        <w:t>(assinatura autorizada da Proponente)</w:t>
      </w:r>
    </w:p>
    <w:p w:rsidR="001D13D5" w:rsidRPr="00717511" w:rsidRDefault="001D13D5" w:rsidP="00BF69F1">
      <w:pPr>
        <w:spacing w:before="100" w:beforeAutospacing="1" w:after="100" w:afterAutospacing="1"/>
        <w:ind w:left="426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2878B5" w:rsidRDefault="002878B5"/>
    <w:sectPr w:rsidR="002878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nna Malta de Castro">
    <w15:presenceInfo w15:providerId="AD" w15:userId="S-1-5-21-2511994784-965037217-1437480154-154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3D5"/>
    <w:rsid w:val="001D13D5"/>
    <w:rsid w:val="002878B5"/>
    <w:rsid w:val="00746D9C"/>
    <w:rsid w:val="008331A3"/>
    <w:rsid w:val="00934DAC"/>
    <w:rsid w:val="00BF69F1"/>
    <w:rsid w:val="00C4737E"/>
    <w:rsid w:val="00E9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74AA7-6EFA-4313-BC5E-AA40A3966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3D5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D13D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34DA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4DAC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ANCINE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Malta de Castro</dc:creator>
  <cp:keywords/>
  <dc:description/>
  <cp:lastModifiedBy>Hanna Malta de Castro</cp:lastModifiedBy>
  <cp:revision>4</cp:revision>
  <cp:lastPrinted>2016-05-17T19:32:00Z</cp:lastPrinted>
  <dcterms:created xsi:type="dcterms:W3CDTF">2016-08-02T18:02:00Z</dcterms:created>
  <dcterms:modified xsi:type="dcterms:W3CDTF">2016-09-21T20:43:00Z</dcterms:modified>
</cp:coreProperties>
</file>